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50D1D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5450D4C" wp14:editId="15450D4D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B58275" w14:textId="77777777" w:rsidR="00617D3D" w:rsidRDefault="00617D3D" w:rsidP="00617D3D">
      <w:pPr>
        <w:pStyle w:val="colset"/>
        <w:shd w:val="clear" w:color="auto" w:fill="FFFFFF"/>
        <w:ind w:left="720"/>
        <w:rPr>
          <w:rStyle w:val="col"/>
          <w:rFonts w:ascii="Open Sans" w:hAnsi="Open Sans" w:cs="Open Sans"/>
          <w:color w:val="6D6D6D"/>
        </w:rPr>
      </w:pPr>
    </w:p>
    <w:p w14:paraId="119C6199" w14:textId="7763C266" w:rsidR="00617D3D" w:rsidRPr="00617D3D" w:rsidRDefault="00617D3D" w:rsidP="00617D3D">
      <w:pPr>
        <w:pStyle w:val="colset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617D3D">
        <w:rPr>
          <w:rStyle w:val="col"/>
          <w:rFonts w:ascii="Arial" w:hAnsi="Arial" w:cs="Arial"/>
          <w:color w:val="6D6D6D"/>
          <w:sz w:val="22"/>
          <w:szCs w:val="22"/>
        </w:rPr>
        <w:t>Numer Postępowania</w:t>
      </w:r>
      <w:r w:rsidRPr="00617D3D">
        <w:rPr>
          <w:rStyle w:val="col"/>
          <w:rFonts w:ascii="Arial" w:hAnsi="Arial" w:cs="Arial"/>
          <w:color w:val="6D6D6D"/>
          <w:sz w:val="22"/>
          <w:szCs w:val="22"/>
        </w:rPr>
        <w:t xml:space="preserve"> </w:t>
      </w:r>
      <w:r w:rsidRPr="00617D3D">
        <w:rPr>
          <w:rStyle w:val="Pogrubienie"/>
          <w:rFonts w:ascii="Arial" w:hAnsi="Arial" w:cs="Arial"/>
          <w:color w:val="000000"/>
          <w:sz w:val="22"/>
          <w:szCs w:val="22"/>
        </w:rPr>
        <w:t>0554/IZ13GM/06038/05569/25/P</w:t>
      </w:r>
    </w:p>
    <w:p w14:paraId="3758E554" w14:textId="4925BA1E" w:rsidR="00617D3D" w:rsidRPr="00617D3D" w:rsidRDefault="00617D3D" w:rsidP="00617D3D">
      <w:pPr>
        <w:pStyle w:val="colset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617D3D">
        <w:rPr>
          <w:rStyle w:val="col"/>
          <w:rFonts w:ascii="Arial" w:hAnsi="Arial" w:cs="Arial"/>
          <w:color w:val="6D6D6D"/>
          <w:sz w:val="22"/>
          <w:szCs w:val="22"/>
        </w:rPr>
        <w:t>Znak sprawy</w:t>
      </w:r>
      <w:r w:rsidRPr="00617D3D">
        <w:rPr>
          <w:rStyle w:val="col"/>
          <w:rFonts w:ascii="Arial" w:hAnsi="Arial" w:cs="Arial"/>
          <w:color w:val="6D6D6D"/>
          <w:sz w:val="22"/>
          <w:szCs w:val="22"/>
        </w:rPr>
        <w:t xml:space="preserve"> </w:t>
      </w:r>
      <w:r w:rsidRPr="00617D3D">
        <w:rPr>
          <w:rStyle w:val="Pogrubienie"/>
          <w:rFonts w:ascii="Arial" w:hAnsi="Arial" w:cs="Arial"/>
          <w:color w:val="000000"/>
          <w:sz w:val="22"/>
          <w:szCs w:val="22"/>
        </w:rPr>
        <w:t>PZ.292.2019.2025</w:t>
      </w:r>
    </w:p>
    <w:p w14:paraId="0A56225B" w14:textId="77777777" w:rsidR="00F84EAF" w:rsidRDefault="00F84EAF" w:rsidP="00FA5DDD">
      <w:pPr>
        <w:spacing w:after="240"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7247C5E0" w14:textId="77777777" w:rsidR="00F84EAF" w:rsidRDefault="00F84EAF" w:rsidP="00FA5DDD">
      <w:pPr>
        <w:spacing w:after="240"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15450D1E" w14:textId="271544A2" w:rsidR="00D0366B" w:rsidRDefault="0069073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0623A2">
        <w:rPr>
          <w:rFonts w:ascii="Arial" w:hAnsi="Arial" w:cs="Arial"/>
          <w:b/>
          <w:bCs/>
          <w:sz w:val="22"/>
          <w:szCs w:val="22"/>
          <w:shd w:val="clear" w:color="auto" w:fill="FFFFFF"/>
        </w:rPr>
        <w:t>„</w:t>
      </w:r>
      <w:r w:rsidR="00617D3D" w:rsidRPr="004F7B08">
        <w:rPr>
          <w:rFonts w:ascii="Arial" w:eastAsia="Times New Roman" w:hAnsi="Arial" w:cs="Arial"/>
          <w:b/>
          <w:bCs/>
          <w:color w:val="auto"/>
          <w:spacing w:val="-15"/>
          <w:sz w:val="22"/>
          <w:szCs w:val="22"/>
        </w:rPr>
        <w:t>Automatyzacja przejazdu kat. A z miejsca w km 152,025 linii kolejowej nr 18 i w km 109,001 linii kolejowej nr 209</w:t>
      </w:r>
      <w:r w:rsidR="00617D3D">
        <w:rPr>
          <w:rFonts w:ascii="Arial" w:eastAsia="Times New Roman" w:hAnsi="Arial" w:cs="Arial"/>
          <w:b/>
          <w:bCs/>
          <w:color w:val="auto"/>
          <w:spacing w:val="-15"/>
          <w:sz w:val="22"/>
          <w:szCs w:val="22"/>
        </w:rPr>
        <w:t>”</w:t>
      </w:r>
    </w:p>
    <w:p w14:paraId="15450D21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15450D22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15450D23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5450D24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15450D25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2F526EDA" w14:textId="77777777" w:rsidR="00EB1546" w:rsidRPr="00EB1546" w:rsidRDefault="00EB1546" w:rsidP="00EB154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B1546">
        <w:rPr>
          <w:rFonts w:ascii="Arial" w:hAnsi="Arial" w:cs="Arial"/>
          <w:b/>
          <w:sz w:val="22"/>
          <w:szCs w:val="22"/>
        </w:rPr>
        <w:t xml:space="preserve">Zakład Linii Kolejowych w Bydgoszczy </w:t>
      </w:r>
    </w:p>
    <w:p w14:paraId="15450D27" w14:textId="3B250D9E" w:rsidR="00542A96" w:rsidRPr="00542A96" w:rsidRDefault="00EB1546" w:rsidP="00EB154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EB1546">
        <w:rPr>
          <w:rFonts w:ascii="Arial" w:hAnsi="Arial" w:cs="Arial"/>
          <w:b/>
          <w:sz w:val="22"/>
          <w:szCs w:val="22"/>
        </w:rPr>
        <w:t>ul. Zygmunta Augusta 1, 85-082 Bydgoszcz</w:t>
      </w:r>
    </w:p>
    <w:p w14:paraId="15450D28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15450D29" w14:textId="305C9BDF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15450D2A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5450D2B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5450D2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5450D2D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15450D2E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15450D2F" w14:textId="55350D95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</w:t>
      </w:r>
      <w:r w:rsidR="005A3D3F">
        <w:rPr>
          <w:rFonts w:ascii="Arial" w:hAnsi="Arial" w:cs="Arial"/>
          <w:b/>
          <w:sz w:val="22"/>
          <w:szCs w:val="22"/>
        </w:rPr>
        <w:t>-m</w:t>
      </w:r>
      <w:r w:rsidRPr="00542A96">
        <w:rPr>
          <w:rFonts w:ascii="Arial" w:hAnsi="Arial" w:cs="Arial"/>
          <w:b/>
          <w:sz w:val="22"/>
          <w:szCs w:val="22"/>
        </w:rPr>
        <w:t>y</w:t>
      </w:r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15450D30" w14:textId="1CF777AF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</w:t>
      </w:r>
      <w:r w:rsidR="00BA5AC9">
        <w:rPr>
          <w:rFonts w:ascii="Arial" w:hAnsi="Arial" w:cs="Arial"/>
          <w:sz w:val="22"/>
          <w:szCs w:val="22"/>
        </w:rPr>
        <w:t>ę</w:t>
      </w:r>
      <w:r w:rsidRPr="00542A96">
        <w:rPr>
          <w:rFonts w:ascii="Arial" w:hAnsi="Arial" w:cs="Arial"/>
          <w:sz w:val="22"/>
          <w:szCs w:val="22"/>
        </w:rPr>
        <w:t>/</w:t>
      </w:r>
      <w:r w:rsidR="00BA5AC9">
        <w:rPr>
          <w:rFonts w:ascii="Arial" w:hAnsi="Arial" w:cs="Arial"/>
          <w:sz w:val="22"/>
          <w:szCs w:val="22"/>
        </w:rPr>
        <w:t>-</w:t>
      </w:r>
      <w:r w:rsidRPr="00542A96">
        <w:rPr>
          <w:rFonts w:ascii="Arial" w:hAnsi="Arial" w:cs="Arial"/>
          <w:sz w:val="22"/>
          <w:szCs w:val="22"/>
        </w:rPr>
        <w:t>my się do oddania niżej wskazanych zasobów:</w:t>
      </w:r>
    </w:p>
    <w:p w14:paraId="15450D31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5450D3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15450D33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15450D34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5450D35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15450D36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……………………………………..</w:t>
      </w:r>
    </w:p>
    <w:p w14:paraId="15450D37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15450D38" w14:textId="317B680E" w:rsidR="00F341C0" w:rsidRPr="00A93D66" w:rsidRDefault="00BA5AC9" w:rsidP="00A93D66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potrzeby</w:t>
      </w:r>
      <w:r w:rsidR="00B06956" w:rsidRPr="00542A96">
        <w:rPr>
          <w:rFonts w:ascii="Arial" w:hAnsi="Arial" w:cs="Arial"/>
          <w:sz w:val="22"/>
          <w:szCs w:val="22"/>
        </w:rPr>
        <w:t xml:space="preserve"> realizacji </w:t>
      </w:r>
      <w:r>
        <w:rPr>
          <w:rFonts w:ascii="Arial" w:hAnsi="Arial" w:cs="Arial"/>
          <w:sz w:val="22"/>
          <w:szCs w:val="22"/>
        </w:rPr>
        <w:t>Z</w:t>
      </w:r>
      <w:r w:rsidR="00B06956" w:rsidRPr="00542A96">
        <w:rPr>
          <w:rFonts w:ascii="Arial" w:hAnsi="Arial" w:cs="Arial"/>
          <w:sz w:val="22"/>
          <w:szCs w:val="22"/>
        </w:rPr>
        <w:t xml:space="preserve">amówienia </w:t>
      </w:r>
      <w:r w:rsidR="005A3D3F">
        <w:rPr>
          <w:rFonts w:ascii="Arial" w:hAnsi="Arial" w:cs="Arial"/>
          <w:sz w:val="22"/>
          <w:szCs w:val="22"/>
        </w:rPr>
        <w:t>pn.</w:t>
      </w:r>
      <w:r w:rsidR="00B06956" w:rsidRPr="00542A96">
        <w:rPr>
          <w:rFonts w:ascii="Arial" w:hAnsi="Arial" w:cs="Arial"/>
          <w:sz w:val="22"/>
          <w:szCs w:val="22"/>
        </w:rPr>
        <w:t>:</w:t>
      </w:r>
      <w:r w:rsidR="00617D3D" w:rsidRPr="00617D3D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r w:rsidR="00617D3D" w:rsidRPr="000623A2">
        <w:rPr>
          <w:rFonts w:ascii="Arial" w:hAnsi="Arial" w:cs="Arial"/>
          <w:b/>
          <w:bCs/>
          <w:sz w:val="22"/>
          <w:szCs w:val="22"/>
          <w:shd w:val="clear" w:color="auto" w:fill="FFFFFF"/>
        </w:rPr>
        <w:t>„</w:t>
      </w:r>
      <w:r w:rsidR="00617D3D" w:rsidRPr="004F7B08">
        <w:rPr>
          <w:rFonts w:ascii="Arial" w:eastAsia="Times New Roman" w:hAnsi="Arial" w:cs="Arial"/>
          <w:b/>
          <w:bCs/>
          <w:color w:val="auto"/>
          <w:spacing w:val="-15"/>
          <w:sz w:val="22"/>
          <w:szCs w:val="22"/>
        </w:rPr>
        <w:t>Automatyzacja przejazdu kat. A z miejsca w km 152,025 linii kolejowej nr 18 i w km 109,001 linii kolejowej nr 209</w:t>
      </w:r>
      <w:r w:rsidR="00617D3D">
        <w:rPr>
          <w:rFonts w:ascii="Arial" w:eastAsia="Times New Roman" w:hAnsi="Arial" w:cs="Arial"/>
          <w:b/>
          <w:bCs/>
          <w:color w:val="auto"/>
          <w:spacing w:val="-15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> </w:t>
      </w:r>
      <w:r w:rsidR="00A93D66">
        <w:rPr>
          <w:rFonts w:ascii="Arial" w:hAnsi="Arial" w:cs="Arial"/>
          <w:b/>
          <w:color w:val="auto"/>
          <w:sz w:val="22"/>
          <w:szCs w:val="22"/>
        </w:rPr>
        <w:t xml:space="preserve">i </w:t>
      </w:r>
      <w:r w:rsidR="001D63FC" w:rsidRPr="00542A96">
        <w:rPr>
          <w:rFonts w:ascii="Arial" w:hAnsi="Arial" w:cs="Arial"/>
          <w:sz w:val="22"/>
          <w:szCs w:val="22"/>
        </w:rPr>
        <w:t>potwierdzam/</w:t>
      </w:r>
      <w:r>
        <w:rPr>
          <w:rFonts w:ascii="Arial" w:hAnsi="Arial" w:cs="Arial"/>
          <w:sz w:val="22"/>
          <w:szCs w:val="22"/>
        </w:rPr>
        <w:t>-</w:t>
      </w:r>
      <w:r w:rsidR="001D63FC" w:rsidRPr="00542A96">
        <w:rPr>
          <w:rFonts w:ascii="Arial" w:hAnsi="Arial" w:cs="Arial"/>
          <w:sz w:val="22"/>
          <w:szCs w:val="22"/>
        </w:rPr>
        <w:t xml:space="preserve">y, że stosunek </w:t>
      </w:r>
      <w:r>
        <w:rPr>
          <w:rFonts w:ascii="Arial" w:hAnsi="Arial" w:cs="Arial"/>
          <w:sz w:val="22"/>
          <w:szCs w:val="22"/>
        </w:rPr>
        <w:t xml:space="preserve">prawny </w:t>
      </w:r>
      <w:r w:rsidR="001D63FC" w:rsidRPr="00542A96">
        <w:rPr>
          <w:rFonts w:ascii="Arial" w:hAnsi="Arial" w:cs="Arial"/>
          <w:sz w:val="22"/>
          <w:szCs w:val="22"/>
        </w:rPr>
        <w:t>łączący nas z Wykonawcą gwarantuje rzeczywisty dostęp do tych zasobów.</w:t>
      </w:r>
    </w:p>
    <w:p w14:paraId="15450D39" w14:textId="103BE714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</w:t>
      </w:r>
      <w:r w:rsidR="005A3D3F">
        <w:rPr>
          <w:rFonts w:ascii="Arial" w:hAnsi="Arial" w:cs="Arial"/>
          <w:b/>
          <w:sz w:val="22"/>
          <w:szCs w:val="22"/>
        </w:rPr>
        <w:t>-m</w:t>
      </w:r>
      <w:r w:rsidRPr="00542A96">
        <w:rPr>
          <w:rFonts w:ascii="Arial" w:hAnsi="Arial" w:cs="Arial"/>
          <w:b/>
          <w:sz w:val="22"/>
          <w:szCs w:val="22"/>
        </w:rPr>
        <w:t>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5450D3A" w14:textId="24773921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</w:t>
      </w:r>
      <w:r w:rsidR="00E76409">
        <w:rPr>
          <w:rFonts w:ascii="Arial" w:hAnsi="Arial" w:cs="Arial"/>
          <w:sz w:val="22"/>
          <w:szCs w:val="22"/>
        </w:rPr>
        <w:t>……………………………………………….….</w:t>
      </w:r>
      <w:r w:rsidR="00F341C0" w:rsidRPr="00542A96">
        <w:rPr>
          <w:rFonts w:ascii="Arial" w:hAnsi="Arial" w:cs="Arial"/>
          <w:sz w:val="22"/>
          <w:szCs w:val="22"/>
        </w:rPr>
        <w:t>……………..</w:t>
      </w:r>
    </w:p>
    <w:p w14:paraId="15450D3B" w14:textId="0FDCCB7D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</w:t>
      </w:r>
      <w:r w:rsidR="00E76409">
        <w:rPr>
          <w:rFonts w:ascii="Arial" w:hAnsi="Arial" w:cs="Arial"/>
          <w:sz w:val="22"/>
          <w:szCs w:val="22"/>
        </w:rPr>
        <w:t>……………………………………</w:t>
      </w:r>
      <w:r w:rsidR="00F341C0" w:rsidRPr="00542A96">
        <w:rPr>
          <w:rFonts w:ascii="Arial" w:hAnsi="Arial" w:cs="Arial"/>
          <w:sz w:val="22"/>
          <w:szCs w:val="22"/>
        </w:rPr>
        <w:t>…………………..</w:t>
      </w:r>
    </w:p>
    <w:p w14:paraId="15450D3C" w14:textId="52424235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</w:t>
      </w:r>
      <w:r w:rsidR="00E76409">
        <w:rPr>
          <w:rFonts w:ascii="Arial" w:hAnsi="Arial" w:cs="Arial"/>
          <w:sz w:val="22"/>
          <w:szCs w:val="22"/>
        </w:rPr>
        <w:t>…………………………………….</w:t>
      </w:r>
      <w:r w:rsidR="00F341C0" w:rsidRPr="00542A96">
        <w:rPr>
          <w:rFonts w:ascii="Arial" w:hAnsi="Arial" w:cs="Arial"/>
          <w:sz w:val="22"/>
          <w:szCs w:val="22"/>
        </w:rPr>
        <w:t>……..</w:t>
      </w:r>
    </w:p>
    <w:p w14:paraId="2EC239A7" w14:textId="0B1DD55D" w:rsidR="00B15596" w:rsidRDefault="006C2F1D" w:rsidP="00E30B46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zrealizuję/zrealizujemy roboty budowlane lub usługi </w:t>
      </w:r>
      <w:r w:rsidR="00BA5AC9">
        <w:rPr>
          <w:rFonts w:ascii="Arial" w:hAnsi="Arial" w:cs="Arial"/>
          <w:sz w:val="22"/>
          <w:szCs w:val="22"/>
        </w:rPr>
        <w:t>stanowiące</w:t>
      </w:r>
      <w:r w:rsidR="00BA5AC9" w:rsidRPr="00542A96">
        <w:rPr>
          <w:rFonts w:ascii="Arial" w:hAnsi="Arial" w:cs="Arial"/>
          <w:sz w:val="22"/>
          <w:szCs w:val="22"/>
        </w:rPr>
        <w:t xml:space="preserve"> </w:t>
      </w:r>
      <w:r w:rsidRPr="00542A96">
        <w:rPr>
          <w:rFonts w:ascii="Arial" w:hAnsi="Arial" w:cs="Arial"/>
          <w:sz w:val="22"/>
          <w:szCs w:val="22"/>
        </w:rPr>
        <w:t xml:space="preserve">przedmiot </w:t>
      </w:r>
      <w:r w:rsidR="00DF5893">
        <w:rPr>
          <w:rFonts w:ascii="Arial" w:hAnsi="Arial" w:cs="Arial"/>
          <w:sz w:val="22"/>
          <w:szCs w:val="22"/>
        </w:rPr>
        <w:t>Z</w:t>
      </w:r>
      <w:r w:rsidRPr="00542A96">
        <w:rPr>
          <w:rFonts w:ascii="Arial" w:hAnsi="Arial" w:cs="Arial"/>
          <w:sz w:val="22"/>
          <w:szCs w:val="22"/>
        </w:rPr>
        <w:t>amówienia w następującym zakresie: ………………</w:t>
      </w:r>
      <w:r w:rsidR="00E76409">
        <w:rPr>
          <w:rFonts w:ascii="Arial" w:hAnsi="Arial" w:cs="Arial"/>
          <w:sz w:val="22"/>
          <w:szCs w:val="22"/>
        </w:rPr>
        <w:t>…….</w:t>
      </w:r>
      <w:r w:rsidRPr="00542A96">
        <w:rPr>
          <w:rFonts w:ascii="Arial" w:hAnsi="Arial" w:cs="Arial"/>
          <w:sz w:val="22"/>
          <w:szCs w:val="22"/>
        </w:rPr>
        <w:t>……………………..</w:t>
      </w:r>
      <w:r w:rsidR="00B15596" w:rsidRPr="0081464C">
        <w:rPr>
          <w:rStyle w:val="Odwoanieprzypisudolnego"/>
          <w:rFonts w:ascii="Arial" w:hAnsi="Arial" w:cs="Arial"/>
          <w:sz w:val="28"/>
          <w:szCs w:val="22"/>
        </w:rPr>
        <w:footnoteReference w:id="1"/>
      </w:r>
    </w:p>
    <w:p w14:paraId="15450D3E" w14:textId="272212D1" w:rsidR="002042CD" w:rsidRPr="00E30B46" w:rsidRDefault="002042CD" w:rsidP="0081464C">
      <w:pPr>
        <w:tabs>
          <w:tab w:val="left" w:pos="284"/>
        </w:tabs>
        <w:spacing w:after="120" w:line="360" w:lineRule="auto"/>
        <w:ind w:left="1004"/>
        <w:rPr>
          <w:rFonts w:ascii="Arial" w:hAnsi="Arial" w:cs="Arial"/>
          <w:sz w:val="22"/>
          <w:szCs w:val="22"/>
        </w:rPr>
      </w:pPr>
    </w:p>
    <w:p w14:paraId="15450D3F" w14:textId="58688F71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</w:t>
      </w:r>
      <w:r w:rsidR="00BA5AC9">
        <w:rPr>
          <w:rFonts w:ascii="Arial" w:hAnsi="Arial" w:cs="Arial"/>
          <w:b/>
          <w:sz w:val="22"/>
          <w:szCs w:val="22"/>
        </w:rPr>
        <w:t>-</w:t>
      </w:r>
      <w:r w:rsidRPr="00542A96">
        <w:rPr>
          <w:rFonts w:ascii="Arial" w:hAnsi="Arial" w:cs="Arial"/>
          <w:b/>
          <w:sz w:val="22"/>
          <w:szCs w:val="22"/>
        </w:rPr>
        <w:t>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5450D40" w14:textId="03C71077" w:rsidR="008C5455" w:rsidRDefault="00E30B46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="002042CD" w:rsidRPr="00542A96">
        <w:rPr>
          <w:rFonts w:ascii="Arial" w:hAnsi="Arial" w:cs="Arial"/>
          <w:sz w:val="22"/>
          <w:szCs w:val="22"/>
        </w:rPr>
        <w:t>este</w:t>
      </w:r>
      <w:r w:rsidR="00BA5AC9">
        <w:rPr>
          <w:rFonts w:ascii="Arial" w:hAnsi="Arial" w:cs="Arial"/>
          <w:sz w:val="22"/>
          <w:szCs w:val="22"/>
        </w:rPr>
        <w:t>m/-</w:t>
      </w:r>
      <w:r w:rsidR="002042CD" w:rsidRPr="00542A96">
        <w:rPr>
          <w:rFonts w:ascii="Arial" w:hAnsi="Arial" w:cs="Arial"/>
          <w:sz w:val="22"/>
          <w:szCs w:val="22"/>
        </w:rPr>
        <w:t>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BA5AC9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="002042CD"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="002042CD"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1A1265D0" w14:textId="20AFD801" w:rsidR="00BF5BB7" w:rsidDel="009E159D" w:rsidRDefault="00BF5BB7" w:rsidP="00A372B8">
      <w:pPr>
        <w:tabs>
          <w:tab w:val="left" w:pos="0"/>
        </w:tabs>
        <w:spacing w:line="360" w:lineRule="auto"/>
        <w:rPr>
          <w:del w:id="0" w:author="Tkaczyk Anna" w:date="2022-11-02T12:10:00Z"/>
          <w:rFonts w:ascii="Arial" w:hAnsi="Arial" w:cs="Arial"/>
          <w:smallCaps/>
          <w:sz w:val="20"/>
          <w:szCs w:val="20"/>
        </w:rPr>
        <w:sectPr w:rsidR="00BF5BB7" w:rsidDel="009E159D" w:rsidSect="00BF5BB7">
          <w:headerReference w:type="default" r:id="rId12"/>
          <w:footerReference w:type="default" r:id="rId13"/>
          <w:headerReference w:type="first" r:id="rId14"/>
          <w:footerReference w:type="first" r:id="rId15"/>
          <w:footnotePr>
            <w:pos w:val="beneathText"/>
            <w:numFmt w:val="chicago"/>
          </w:footnotePr>
          <w:type w:val="continuous"/>
          <w:pgSz w:w="11905" w:h="16837"/>
          <w:pgMar w:top="1417" w:right="1417" w:bottom="1417" w:left="1417" w:header="709" w:footer="567" w:gutter="0"/>
          <w:cols w:space="708"/>
          <w:docGrid w:linePitch="326"/>
        </w:sectPr>
      </w:pPr>
    </w:p>
    <w:p w14:paraId="15450D42" w14:textId="4282432A" w:rsidR="00A372B8" w:rsidRPr="00BF5BB7" w:rsidRDefault="00A372B8" w:rsidP="00BF5BB7">
      <w:pPr>
        <w:tabs>
          <w:tab w:val="left" w:pos="0"/>
        </w:tabs>
        <w:spacing w:line="360" w:lineRule="auto"/>
        <w:rPr>
          <w:rFonts w:ascii="Arial" w:hAnsi="Arial" w:cs="Arial"/>
          <w:b/>
          <w:smallCaps/>
          <w:sz w:val="20"/>
          <w:szCs w:val="20"/>
        </w:rPr>
      </w:pPr>
    </w:p>
    <w:p w14:paraId="15450D43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4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5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6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B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BF5BB7">
      <w:footnotePr>
        <w:pos w:val="beneathText"/>
        <w:numFmt w:val="chicago"/>
      </w:footnotePr>
      <w:type w:val="continuous"/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999995" w14:textId="77777777" w:rsidR="00B23994" w:rsidRDefault="00B23994" w:rsidP="00DA091E">
      <w:r>
        <w:separator/>
      </w:r>
    </w:p>
  </w:endnote>
  <w:endnote w:type="continuationSeparator" w:id="0">
    <w:p w14:paraId="74803266" w14:textId="77777777" w:rsidR="00B23994" w:rsidRDefault="00B23994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50D54" w14:textId="1B396007" w:rsidR="00FA447E" w:rsidRDefault="006F495C" w:rsidP="006F495C">
    <w:pPr>
      <w:pStyle w:val="Stopka"/>
      <w:rPr>
        <w:rFonts w:ascii="Arial" w:hAnsi="Arial" w:cs="Arial"/>
        <w:i/>
        <w:sz w:val="22"/>
      </w:rPr>
    </w:pPr>
    <w:r>
      <w:rPr>
        <w:rFonts w:ascii="Arial" w:hAnsi="Arial" w:cs="Arial"/>
        <w:i/>
        <w:sz w:val="22"/>
      </w:rPr>
      <w:t>Zobowiązanie podmiotu trzeciego o udostępnieniu zasobów –</w:t>
    </w:r>
    <w:r w:rsidR="009E159D">
      <w:rPr>
        <w:rFonts w:ascii="Arial" w:hAnsi="Arial" w:cs="Arial"/>
        <w:i/>
        <w:sz w:val="22"/>
      </w:rPr>
      <w:t xml:space="preserve"> </w:t>
    </w:r>
    <w:r w:rsidR="00634E04">
      <w:rPr>
        <w:rFonts w:ascii="Arial" w:hAnsi="Arial" w:cs="Arial"/>
        <w:i/>
        <w:sz w:val="22"/>
      </w:rPr>
      <w:t>Regulamin unijny</w:t>
    </w:r>
    <w:r w:rsidR="005A3D3F">
      <w:rPr>
        <w:rFonts w:ascii="Arial" w:hAnsi="Arial" w:cs="Arial"/>
        <w:i/>
        <w:sz w:val="22"/>
      </w:rPr>
      <w:t xml:space="preserve"> 1</w:t>
    </w:r>
    <w:r w:rsidR="003B0BE9">
      <w:rPr>
        <w:rFonts w:ascii="Arial" w:hAnsi="Arial" w:cs="Arial"/>
        <w:i/>
        <w:sz w:val="22"/>
      </w:rPr>
      <w:t>.0</w:t>
    </w:r>
  </w:p>
  <w:p w14:paraId="15450D55" w14:textId="1C70C143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E86059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E86059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15450D56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5450D5F" wp14:editId="0FB2407E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6C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450D5F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5450D6C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5450D61" wp14:editId="4460EC54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6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450D61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5450D6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5450D63" wp14:editId="5557221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6E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450D63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5450D6E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450D65" wp14:editId="0AC3A274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6F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450D65" id="_x0000_s1029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5450D6F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5450D67" wp14:editId="0E3BE44E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70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450D67" id="Pole tekstowe 6" o:spid="_x0000_s1030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5450D70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50D59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15450D5A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15450D5B" w14:textId="77777777" w:rsidR="004719C9" w:rsidRDefault="004719C9" w:rsidP="004719C9">
    <w:pPr>
      <w:pStyle w:val="Stopka"/>
    </w:pPr>
  </w:p>
  <w:p w14:paraId="15450D5C" w14:textId="77777777" w:rsidR="004719C9" w:rsidRDefault="004719C9" w:rsidP="004719C9"/>
  <w:p w14:paraId="15450D5D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5450D5E" w14:textId="17D8E889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15450D69" wp14:editId="15450D6A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141AE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5B538" w14:textId="77777777" w:rsidR="00B23994" w:rsidRDefault="00B23994" w:rsidP="00DA091E">
      <w:r>
        <w:separator/>
      </w:r>
    </w:p>
  </w:footnote>
  <w:footnote w:type="continuationSeparator" w:id="0">
    <w:p w14:paraId="299EE226" w14:textId="77777777" w:rsidR="00B23994" w:rsidRDefault="00B23994" w:rsidP="00DA091E">
      <w:r>
        <w:continuationSeparator/>
      </w:r>
    </w:p>
  </w:footnote>
  <w:footnote w:id="1">
    <w:p w14:paraId="0AC84B8F" w14:textId="450C09FA" w:rsidR="00B15596" w:rsidRDefault="00B15596">
      <w:pPr>
        <w:pStyle w:val="Tekstprzypisudolnego"/>
      </w:pPr>
      <w:r>
        <w:rPr>
          <w:rStyle w:val="Odwoanieprzypisudolnego"/>
        </w:rPr>
        <w:footnoteRef/>
      </w:r>
      <w:r>
        <w:t xml:space="preserve"> Należy uzupełnić w przypadku, </w:t>
      </w:r>
      <w:r w:rsidR="0081464C">
        <w:t>gdy podmiot udostępnia Wykonawcy wykształcenie, kwalifikacje zawodowe lub doświadczenie.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50D52" w14:textId="5180F2DE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EB1546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671F1C" w:rsidRPr="00EB1546">
      <w:rPr>
        <w:rFonts w:ascii="Arial" w:hAnsi="Arial" w:cs="Arial"/>
        <w:b/>
        <w:i/>
        <w:color w:val="auto"/>
        <w:sz w:val="18"/>
        <w:szCs w:val="16"/>
      </w:rPr>
      <w:t xml:space="preserve">5 </w:t>
    </w:r>
    <w:r w:rsidRPr="00EB1546">
      <w:rPr>
        <w:rFonts w:ascii="Arial" w:hAnsi="Arial" w:cs="Arial"/>
        <w:b/>
        <w:i/>
        <w:color w:val="auto"/>
        <w:sz w:val="18"/>
        <w:szCs w:val="16"/>
      </w:rPr>
      <w:t>do SWZ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trzeciego do udostępnienia zasobów</w:t>
    </w:r>
  </w:p>
  <w:p w14:paraId="15450D53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50D57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15450D58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4" w15:restartNumberingAfterBreak="0">
    <w:nsid w:val="7C4069E6"/>
    <w:multiLevelType w:val="multilevel"/>
    <w:tmpl w:val="D7E63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3784020">
    <w:abstractNumId w:val="21"/>
  </w:num>
  <w:num w:numId="2" w16cid:durableId="1864396543">
    <w:abstractNumId w:val="7"/>
  </w:num>
  <w:num w:numId="3" w16cid:durableId="2098480208">
    <w:abstractNumId w:val="9"/>
  </w:num>
  <w:num w:numId="4" w16cid:durableId="768357146">
    <w:abstractNumId w:val="16"/>
  </w:num>
  <w:num w:numId="5" w16cid:durableId="567493759">
    <w:abstractNumId w:val="18"/>
  </w:num>
  <w:num w:numId="6" w16cid:durableId="2082750080">
    <w:abstractNumId w:val="3"/>
  </w:num>
  <w:num w:numId="7" w16cid:durableId="837228397">
    <w:abstractNumId w:val="14"/>
  </w:num>
  <w:num w:numId="8" w16cid:durableId="2080252354">
    <w:abstractNumId w:val="4"/>
  </w:num>
  <w:num w:numId="9" w16cid:durableId="2047024302">
    <w:abstractNumId w:val="2"/>
  </w:num>
  <w:num w:numId="10" w16cid:durableId="1910191611">
    <w:abstractNumId w:val="0"/>
  </w:num>
  <w:num w:numId="11" w16cid:durableId="35395089">
    <w:abstractNumId w:val="15"/>
  </w:num>
  <w:num w:numId="12" w16cid:durableId="84546394">
    <w:abstractNumId w:val="1"/>
  </w:num>
  <w:num w:numId="13" w16cid:durableId="368914326">
    <w:abstractNumId w:val="23"/>
  </w:num>
  <w:num w:numId="14" w16cid:durableId="2061853501">
    <w:abstractNumId w:val="22"/>
  </w:num>
  <w:num w:numId="15" w16cid:durableId="37513694">
    <w:abstractNumId w:val="19"/>
  </w:num>
  <w:num w:numId="16" w16cid:durableId="993294066">
    <w:abstractNumId w:val="10"/>
  </w:num>
  <w:num w:numId="17" w16cid:durableId="127094323">
    <w:abstractNumId w:val="11"/>
  </w:num>
  <w:num w:numId="18" w16cid:durableId="1338265870">
    <w:abstractNumId w:val="13"/>
  </w:num>
  <w:num w:numId="19" w16cid:durableId="1007437665">
    <w:abstractNumId w:val="5"/>
  </w:num>
  <w:num w:numId="20" w16cid:durableId="883253680">
    <w:abstractNumId w:val="6"/>
  </w:num>
  <w:num w:numId="21" w16cid:durableId="301273800">
    <w:abstractNumId w:val="12"/>
  </w:num>
  <w:num w:numId="22" w16cid:durableId="1924339351">
    <w:abstractNumId w:val="25"/>
  </w:num>
  <w:num w:numId="23" w16cid:durableId="372652487">
    <w:abstractNumId w:val="8"/>
  </w:num>
  <w:num w:numId="24" w16cid:durableId="1074935363">
    <w:abstractNumId w:val="17"/>
  </w:num>
  <w:num w:numId="25" w16cid:durableId="2137480679">
    <w:abstractNumId w:val="20"/>
  </w:num>
  <w:num w:numId="26" w16cid:durableId="1830750688">
    <w:abstractNumId w:val="2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Tkaczyk Anna">
    <w15:presenceInfo w15:providerId="AD" w15:userId="S-1-5-21-114579573-3725427031-314597805-2804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37D4A"/>
    <w:rsid w:val="000578E9"/>
    <w:rsid w:val="00066AEA"/>
    <w:rsid w:val="00081068"/>
    <w:rsid w:val="000A3EBB"/>
    <w:rsid w:val="000A56B9"/>
    <w:rsid w:val="000B274C"/>
    <w:rsid w:val="000B6BCF"/>
    <w:rsid w:val="000D1B9D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E3E00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32FD"/>
    <w:rsid w:val="00385579"/>
    <w:rsid w:val="003878B2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422F8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3497F"/>
    <w:rsid w:val="00542A96"/>
    <w:rsid w:val="005431C6"/>
    <w:rsid w:val="00581502"/>
    <w:rsid w:val="00594FBF"/>
    <w:rsid w:val="005A3D3F"/>
    <w:rsid w:val="005A5DBA"/>
    <w:rsid w:val="005A5E7D"/>
    <w:rsid w:val="005C3DBE"/>
    <w:rsid w:val="005C631B"/>
    <w:rsid w:val="005E0963"/>
    <w:rsid w:val="005E798C"/>
    <w:rsid w:val="005F33A1"/>
    <w:rsid w:val="00601A2E"/>
    <w:rsid w:val="006063B3"/>
    <w:rsid w:val="006079A8"/>
    <w:rsid w:val="00617D3D"/>
    <w:rsid w:val="00620855"/>
    <w:rsid w:val="00626ACC"/>
    <w:rsid w:val="0063284C"/>
    <w:rsid w:val="00632F52"/>
    <w:rsid w:val="00634E04"/>
    <w:rsid w:val="00636F07"/>
    <w:rsid w:val="00656735"/>
    <w:rsid w:val="00671F1C"/>
    <w:rsid w:val="00672C71"/>
    <w:rsid w:val="006801E6"/>
    <w:rsid w:val="0069073B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1F83"/>
    <w:rsid w:val="00707AA8"/>
    <w:rsid w:val="007141AE"/>
    <w:rsid w:val="00722705"/>
    <w:rsid w:val="00731C7E"/>
    <w:rsid w:val="0073766D"/>
    <w:rsid w:val="007533E8"/>
    <w:rsid w:val="00753F24"/>
    <w:rsid w:val="007636B2"/>
    <w:rsid w:val="00786585"/>
    <w:rsid w:val="007947F3"/>
    <w:rsid w:val="00796BB3"/>
    <w:rsid w:val="007A08C0"/>
    <w:rsid w:val="007A3A31"/>
    <w:rsid w:val="007B0B65"/>
    <w:rsid w:val="007B16A3"/>
    <w:rsid w:val="007C4321"/>
    <w:rsid w:val="007F17B1"/>
    <w:rsid w:val="007F4087"/>
    <w:rsid w:val="00801E92"/>
    <w:rsid w:val="00803953"/>
    <w:rsid w:val="0081464C"/>
    <w:rsid w:val="00814AF7"/>
    <w:rsid w:val="00820FB7"/>
    <w:rsid w:val="00855BB1"/>
    <w:rsid w:val="00863889"/>
    <w:rsid w:val="00863D68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7209E"/>
    <w:rsid w:val="0097404B"/>
    <w:rsid w:val="00993F1E"/>
    <w:rsid w:val="009972F5"/>
    <w:rsid w:val="009A70BA"/>
    <w:rsid w:val="009C083B"/>
    <w:rsid w:val="009C4FFD"/>
    <w:rsid w:val="009D1657"/>
    <w:rsid w:val="009E0A85"/>
    <w:rsid w:val="009E159D"/>
    <w:rsid w:val="009E27C7"/>
    <w:rsid w:val="00A075AD"/>
    <w:rsid w:val="00A279B9"/>
    <w:rsid w:val="00A372B8"/>
    <w:rsid w:val="00A879A2"/>
    <w:rsid w:val="00A9354D"/>
    <w:rsid w:val="00A93D66"/>
    <w:rsid w:val="00AA3E64"/>
    <w:rsid w:val="00AC45D7"/>
    <w:rsid w:val="00AD6757"/>
    <w:rsid w:val="00AE51D5"/>
    <w:rsid w:val="00B06956"/>
    <w:rsid w:val="00B11A06"/>
    <w:rsid w:val="00B12E6F"/>
    <w:rsid w:val="00B13C08"/>
    <w:rsid w:val="00B15596"/>
    <w:rsid w:val="00B17A7D"/>
    <w:rsid w:val="00B23994"/>
    <w:rsid w:val="00B27FA4"/>
    <w:rsid w:val="00B33DFF"/>
    <w:rsid w:val="00B35B55"/>
    <w:rsid w:val="00B44775"/>
    <w:rsid w:val="00B50A25"/>
    <w:rsid w:val="00BA5AC9"/>
    <w:rsid w:val="00BB37B4"/>
    <w:rsid w:val="00BC4D1E"/>
    <w:rsid w:val="00BC7E25"/>
    <w:rsid w:val="00BD0B68"/>
    <w:rsid w:val="00BE6804"/>
    <w:rsid w:val="00BF4223"/>
    <w:rsid w:val="00BF5BB7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D732F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DF5893"/>
    <w:rsid w:val="00E1442B"/>
    <w:rsid w:val="00E26181"/>
    <w:rsid w:val="00E26F9E"/>
    <w:rsid w:val="00E30B46"/>
    <w:rsid w:val="00E31E7F"/>
    <w:rsid w:val="00E31ED1"/>
    <w:rsid w:val="00E473AD"/>
    <w:rsid w:val="00E6478D"/>
    <w:rsid w:val="00E673CB"/>
    <w:rsid w:val="00E76409"/>
    <w:rsid w:val="00E76A99"/>
    <w:rsid w:val="00E86059"/>
    <w:rsid w:val="00E97CD8"/>
    <w:rsid w:val="00EA4EBC"/>
    <w:rsid w:val="00EB1546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17D3"/>
    <w:rsid w:val="00F83666"/>
    <w:rsid w:val="00F84EAF"/>
    <w:rsid w:val="00F86986"/>
    <w:rsid w:val="00F97ADB"/>
    <w:rsid w:val="00FA447E"/>
    <w:rsid w:val="00FA5C50"/>
    <w:rsid w:val="00FA5DDD"/>
    <w:rsid w:val="00FD16AE"/>
    <w:rsid w:val="00FD244F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450D1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53497F"/>
    <w:rPr>
      <w:rFonts w:eastAsia="Lucida Sans Unicode" w:cs="Tahoma"/>
      <w:color w:val="000000"/>
      <w:sz w:val="24"/>
      <w:szCs w:val="24"/>
    </w:rPr>
  </w:style>
  <w:style w:type="paragraph" w:customStyle="1" w:styleId="colset">
    <w:name w:val="colset"/>
    <w:basedOn w:val="Normalny"/>
    <w:rsid w:val="00617D3D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  <w:style w:type="character" w:customStyle="1" w:styleId="col">
    <w:name w:val="col"/>
    <w:basedOn w:val="Domylnaczcionkaakapitu"/>
    <w:rsid w:val="00617D3D"/>
  </w:style>
  <w:style w:type="character" w:styleId="Pogrubienie">
    <w:name w:val="Strong"/>
    <w:basedOn w:val="Domylnaczcionkaakapitu"/>
    <w:uiPriority w:val="22"/>
    <w:qFormat/>
    <w:rsid w:val="00617D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DEE97538E6EC4495BED3B9C3E32BFA" ma:contentTypeVersion="0" ma:contentTypeDescription="Utwórz nowy dokument." ma:contentTypeScope="" ma:versionID="e09c9d8478e131b6ee1aeb596a10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fbac63fe86e21d418aaa5efb56164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241D1F-2CC0-4247-A79D-B6131160B8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FBACB09-8F4C-45A4-9F78-3733FBA841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5 Wzór zobowiązania podmiotu trzeciego</vt:lpstr>
    </vt:vector>
  </TitlesOfParts>
  <Company>Siusiunia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5 Wzór zobowiązania podmiotu trzeciego</dc:title>
  <dc:subject/>
  <dc:creator>Biuro Logistyki Wydział ds zamówień korporacyjnych</dc:creator>
  <cp:keywords/>
  <cp:lastModifiedBy>Kamecka-Dolna Patrycja</cp:lastModifiedBy>
  <cp:revision>2</cp:revision>
  <cp:lastPrinted>2022-11-08T12:50:00Z</cp:lastPrinted>
  <dcterms:created xsi:type="dcterms:W3CDTF">2025-12-11T06:25:00Z</dcterms:created>
  <dcterms:modified xsi:type="dcterms:W3CDTF">2025-12-11T06:25:00Z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0x0101007EDEE97538E6EC4495BED3B9C3E32BFA</vt:lpwstr>
  </property>
  <property fmtid="{D5CDD505-2E9C-101B-9397-08002B2CF9AE}" pid="3" name="IsMyDocuments">
    <vt:bool>true</vt:bool>
  </property>
</Properties>
</file>